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642" w:rsidRDefault="00166642" w:rsidP="00166642">
      <w:pPr>
        <w:pStyle w:val="NormalWeb"/>
        <w:spacing w:line="276" w:lineRule="auto"/>
        <w:contextualSpacing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Sample Summary #3</w:t>
      </w:r>
      <w:r w:rsidRPr="00DC53F2">
        <w:rPr>
          <w:rFonts w:ascii="Garamond" w:hAnsi="Garamond"/>
          <w:b/>
          <w:sz w:val="36"/>
          <w:szCs w:val="36"/>
        </w:rPr>
        <w:t xml:space="preserve">: </w:t>
      </w:r>
    </w:p>
    <w:p w:rsidR="00166642" w:rsidRDefault="00166642" w:rsidP="00166642">
      <w:pPr>
        <w:spacing w:line="480" w:lineRule="auto"/>
        <w:ind w:firstLine="720"/>
        <w:rPr>
          <w:rFonts w:ascii="Garamond" w:hAnsi="Garamond"/>
          <w:sz w:val="24"/>
          <w:szCs w:val="24"/>
        </w:rPr>
      </w:pPr>
      <w:r w:rsidRPr="00371A02">
        <w:rPr>
          <w:rFonts w:ascii="Garamond" w:hAnsi="Garamond"/>
          <w:sz w:val="24"/>
          <w:szCs w:val="24"/>
        </w:rPr>
        <w:t xml:space="preserve">In </w:t>
      </w:r>
      <w:proofErr w:type="gramStart"/>
      <w:r w:rsidRPr="00371A02">
        <w:rPr>
          <w:rFonts w:ascii="Garamond" w:hAnsi="Garamond"/>
          <w:sz w:val="24"/>
          <w:szCs w:val="24"/>
        </w:rPr>
        <w:t xml:space="preserve">the </w:t>
      </w:r>
      <w:ins w:id="0" w:author="Smorodinsky, Maya" w:date="2015-05-18T13:45:00Z">
        <w:r>
          <w:rPr>
            <w:rFonts w:ascii="Garamond" w:hAnsi="Garamond"/>
            <w:sz w:val="24"/>
            <w:szCs w:val="24"/>
          </w:rPr>
          <w:t>a</w:t>
        </w:r>
      </w:ins>
      <w:proofErr w:type="gramEnd"/>
      <w:del w:id="1" w:author="Smorodinsky, Maya" w:date="2015-05-18T13:45:00Z">
        <w:r w:rsidRPr="00371A02" w:rsidDel="00166642">
          <w:rPr>
            <w:rFonts w:ascii="Garamond" w:hAnsi="Garamond"/>
            <w:sz w:val="24"/>
            <w:szCs w:val="24"/>
          </w:rPr>
          <w:delText>A</w:delText>
        </w:r>
      </w:del>
      <w:r w:rsidRPr="00371A02">
        <w:rPr>
          <w:rFonts w:ascii="Garamond" w:hAnsi="Garamond"/>
          <w:sz w:val="24"/>
          <w:szCs w:val="24"/>
        </w:rPr>
        <w:t>rticl</w:t>
      </w:r>
      <w:r>
        <w:rPr>
          <w:rFonts w:ascii="Garamond" w:hAnsi="Garamond"/>
          <w:sz w:val="24"/>
          <w:szCs w:val="24"/>
        </w:rPr>
        <w:t xml:space="preserve">e </w:t>
      </w:r>
      <w:ins w:id="2" w:author="Smorodinsky, Maya" w:date="2015-05-18T13:45:00Z">
        <w:r>
          <w:rPr>
            <w:rFonts w:ascii="Garamond" w:hAnsi="Garamond"/>
            <w:sz w:val="24"/>
            <w:szCs w:val="24"/>
          </w:rPr>
          <w:t>“</w:t>
        </w:r>
      </w:ins>
      <w:r w:rsidRPr="00166642">
        <w:rPr>
          <w:rFonts w:ascii="Garamond" w:hAnsi="Garamond"/>
          <w:sz w:val="24"/>
          <w:szCs w:val="24"/>
          <w:rPrChange w:id="3" w:author="Smorodinsky, Maya" w:date="2015-05-18T13:45:00Z">
            <w:rPr>
              <w:rFonts w:ascii="Garamond" w:hAnsi="Garamond"/>
              <w:i/>
              <w:sz w:val="24"/>
              <w:szCs w:val="24"/>
            </w:rPr>
          </w:rPrChange>
        </w:rPr>
        <w:t>Sexual Orientation and Psychological Distress in adolescence: Examining Interpersonal Stressors and Social Support Processes</w:t>
      </w:r>
      <w:ins w:id="4" w:author="Smorodinsky, Maya" w:date="2015-05-18T13:45:00Z">
        <w:r>
          <w:rPr>
            <w:rFonts w:ascii="Garamond" w:hAnsi="Garamond"/>
            <w:sz w:val="24"/>
            <w:szCs w:val="24"/>
          </w:rPr>
          <w:t>”</w:t>
        </w:r>
      </w:ins>
      <w:r w:rsidRPr="00371A02">
        <w:rPr>
          <w:rFonts w:ascii="Garamond" w:hAnsi="Garamond"/>
          <w:sz w:val="24"/>
          <w:szCs w:val="24"/>
        </w:rPr>
        <w:t xml:space="preserve"> </w:t>
      </w:r>
      <w:ins w:id="5" w:author="Smorodinsky, Maya" w:date="2015-05-18T13:45:00Z">
        <w:r>
          <w:rPr>
            <w:rFonts w:ascii="Garamond" w:hAnsi="Garamond"/>
            <w:sz w:val="24"/>
            <w:szCs w:val="24"/>
          </w:rPr>
          <w:t xml:space="preserve">(date), </w:t>
        </w:r>
      </w:ins>
      <w:del w:id="6" w:author="Smorodinsky, Maya" w:date="2015-05-18T13:45:00Z">
        <w:r w:rsidRPr="00371A02" w:rsidDel="00166642">
          <w:rPr>
            <w:rFonts w:ascii="Garamond" w:hAnsi="Garamond"/>
            <w:sz w:val="24"/>
            <w:szCs w:val="24"/>
          </w:rPr>
          <w:delText xml:space="preserve">the author </w:delText>
        </w:r>
      </w:del>
      <w:r w:rsidRPr="00371A02">
        <w:rPr>
          <w:rFonts w:ascii="Garamond" w:hAnsi="Garamond"/>
          <w:sz w:val="24"/>
          <w:szCs w:val="24"/>
        </w:rPr>
        <w:t>Koji U</w:t>
      </w:r>
      <w:r>
        <w:rPr>
          <w:rFonts w:ascii="Garamond" w:hAnsi="Garamond"/>
          <w:sz w:val="24"/>
          <w:szCs w:val="24"/>
        </w:rPr>
        <w:t xml:space="preserve">eno </w:t>
      </w:r>
      <w:commentRangeStart w:id="7"/>
      <w:r>
        <w:rPr>
          <w:rFonts w:ascii="Garamond" w:hAnsi="Garamond"/>
          <w:sz w:val="24"/>
          <w:szCs w:val="24"/>
        </w:rPr>
        <w:t xml:space="preserve">says </w:t>
      </w:r>
      <w:commentRangeEnd w:id="7"/>
      <w:r>
        <w:rPr>
          <w:rStyle w:val="CommentReference"/>
        </w:rPr>
        <w:commentReference w:id="7"/>
      </w:r>
      <w:r>
        <w:rPr>
          <w:rFonts w:ascii="Garamond" w:hAnsi="Garamond"/>
          <w:sz w:val="24"/>
          <w:szCs w:val="24"/>
        </w:rPr>
        <w:t xml:space="preserve">that sexual minorities </w:t>
      </w:r>
      <w:r w:rsidRPr="00371A02">
        <w:rPr>
          <w:rFonts w:ascii="Garamond" w:hAnsi="Garamond"/>
          <w:sz w:val="24"/>
          <w:szCs w:val="24"/>
        </w:rPr>
        <w:t>experience greater e</w:t>
      </w:r>
      <w:r>
        <w:rPr>
          <w:rFonts w:ascii="Garamond" w:hAnsi="Garamond"/>
          <w:sz w:val="24"/>
          <w:szCs w:val="24"/>
        </w:rPr>
        <w:t>xposure to stressors then heterosexuals</w:t>
      </w:r>
      <w:r w:rsidRPr="00371A02">
        <w:rPr>
          <w:rFonts w:ascii="Garamond" w:hAnsi="Garamond"/>
          <w:sz w:val="24"/>
          <w:szCs w:val="24"/>
        </w:rPr>
        <w:t>. In his argument</w:t>
      </w:r>
      <w:ins w:id="8" w:author="Smorodinsky, Maya" w:date="2015-05-18T13:46:00Z">
        <w:r>
          <w:rPr>
            <w:rFonts w:ascii="Garamond" w:hAnsi="Garamond"/>
            <w:sz w:val="24"/>
            <w:szCs w:val="24"/>
          </w:rPr>
          <w:t>,</w:t>
        </w:r>
      </w:ins>
      <w:r w:rsidRPr="00371A02">
        <w:rPr>
          <w:rFonts w:ascii="Garamond" w:hAnsi="Garamond"/>
          <w:sz w:val="24"/>
          <w:szCs w:val="24"/>
        </w:rPr>
        <w:t xml:space="preserve"> </w:t>
      </w:r>
      <w:del w:id="9" w:author="Smorodinsky, Maya" w:date="2015-05-18T13:46:00Z">
        <w:r w:rsidDel="00166642">
          <w:rPr>
            <w:rFonts w:ascii="Garamond" w:hAnsi="Garamond"/>
            <w:sz w:val="24"/>
            <w:szCs w:val="24"/>
          </w:rPr>
          <w:delText>Koji</w:delText>
        </w:r>
        <w:r w:rsidRPr="00371A02" w:rsidDel="00166642">
          <w:rPr>
            <w:rFonts w:ascii="Garamond" w:hAnsi="Garamond"/>
            <w:sz w:val="24"/>
            <w:szCs w:val="24"/>
          </w:rPr>
          <w:delText xml:space="preserve"> </w:delText>
        </w:r>
      </w:del>
      <w:ins w:id="10" w:author="Smorodinsky, Maya" w:date="2015-05-18T13:46:00Z">
        <w:r>
          <w:rPr>
            <w:rFonts w:ascii="Garamond" w:hAnsi="Garamond"/>
            <w:sz w:val="24"/>
            <w:szCs w:val="24"/>
          </w:rPr>
          <w:t>Ueno</w:t>
        </w:r>
        <w:r w:rsidRPr="00371A02">
          <w:rPr>
            <w:rFonts w:ascii="Garamond" w:hAnsi="Garamond"/>
            <w:sz w:val="24"/>
            <w:szCs w:val="24"/>
          </w:rPr>
          <w:t xml:space="preserve"> </w:t>
        </w:r>
      </w:ins>
      <w:commentRangeStart w:id="11"/>
      <w:r>
        <w:rPr>
          <w:rFonts w:ascii="Garamond" w:hAnsi="Garamond"/>
          <w:sz w:val="24"/>
          <w:szCs w:val="24"/>
        </w:rPr>
        <w:t xml:space="preserve">says </w:t>
      </w:r>
      <w:commentRangeEnd w:id="11"/>
      <w:r>
        <w:rPr>
          <w:rStyle w:val="CommentReference"/>
        </w:rPr>
        <w:commentReference w:id="11"/>
      </w:r>
      <w:r>
        <w:rPr>
          <w:rFonts w:ascii="Garamond" w:hAnsi="Garamond"/>
          <w:sz w:val="24"/>
          <w:szCs w:val="24"/>
        </w:rPr>
        <w:t>that</w:t>
      </w:r>
      <w:r w:rsidRPr="00371A02">
        <w:rPr>
          <w:rFonts w:ascii="Garamond" w:hAnsi="Garamond"/>
          <w:sz w:val="24"/>
          <w:szCs w:val="24"/>
        </w:rPr>
        <w:t xml:space="preserve"> victimization is the most visible of the stressors faced in schools. Ueno </w:t>
      </w:r>
      <w:commentRangeStart w:id="12"/>
      <w:r w:rsidRPr="00371A02">
        <w:rPr>
          <w:rFonts w:ascii="Garamond" w:hAnsi="Garamond"/>
          <w:sz w:val="24"/>
          <w:szCs w:val="24"/>
        </w:rPr>
        <w:t xml:space="preserve">also </w:t>
      </w:r>
      <w:commentRangeEnd w:id="12"/>
      <w:r>
        <w:rPr>
          <w:rStyle w:val="CommentReference"/>
        </w:rPr>
        <w:commentReference w:id="12"/>
      </w:r>
      <w:r w:rsidRPr="00371A02">
        <w:rPr>
          <w:rFonts w:ascii="Garamond" w:hAnsi="Garamond"/>
          <w:sz w:val="24"/>
          <w:szCs w:val="24"/>
        </w:rPr>
        <w:t xml:space="preserve">reveals that social isolation is a frequent stressor that sexual minorities face due to constantly having to hide their sexual orientation. Ueno </w:t>
      </w:r>
      <w:commentRangeStart w:id="13"/>
      <w:r>
        <w:rPr>
          <w:rFonts w:ascii="Garamond" w:hAnsi="Garamond"/>
          <w:sz w:val="24"/>
          <w:szCs w:val="24"/>
        </w:rPr>
        <w:t>discusses</w:t>
      </w:r>
      <w:r w:rsidRPr="00371A02">
        <w:rPr>
          <w:rFonts w:ascii="Garamond" w:hAnsi="Garamond"/>
          <w:sz w:val="24"/>
          <w:szCs w:val="24"/>
        </w:rPr>
        <w:t xml:space="preserve"> </w:t>
      </w:r>
      <w:commentRangeEnd w:id="13"/>
      <w:r>
        <w:rPr>
          <w:rStyle w:val="CommentReference"/>
        </w:rPr>
        <w:commentReference w:id="13"/>
      </w:r>
      <w:r w:rsidRPr="00371A02">
        <w:rPr>
          <w:rFonts w:ascii="Garamond" w:hAnsi="Garamond"/>
          <w:sz w:val="24"/>
          <w:szCs w:val="24"/>
        </w:rPr>
        <w:t>that friendships in schools</w:t>
      </w:r>
      <w:r>
        <w:rPr>
          <w:rFonts w:ascii="Garamond" w:hAnsi="Garamond"/>
          <w:sz w:val="24"/>
          <w:szCs w:val="24"/>
        </w:rPr>
        <w:t xml:space="preserve"> help sexual minorities more tha</w:t>
      </w:r>
      <w:r w:rsidRPr="00371A02">
        <w:rPr>
          <w:rFonts w:ascii="Garamond" w:hAnsi="Garamond"/>
          <w:sz w:val="24"/>
          <w:szCs w:val="24"/>
        </w:rPr>
        <w:t xml:space="preserve">n outside friendships. </w:t>
      </w:r>
      <w:del w:id="14" w:author="Smorodinsky, Maya" w:date="2015-05-18T13:47:00Z">
        <w:r w:rsidDel="00166642">
          <w:rPr>
            <w:rFonts w:ascii="Garamond" w:hAnsi="Garamond"/>
            <w:sz w:val="24"/>
            <w:szCs w:val="24"/>
          </w:rPr>
          <w:delText>Koji</w:delText>
        </w:r>
        <w:r w:rsidRPr="00371A02" w:rsidDel="00166642">
          <w:rPr>
            <w:rFonts w:ascii="Garamond" w:hAnsi="Garamond"/>
            <w:sz w:val="24"/>
            <w:szCs w:val="24"/>
          </w:rPr>
          <w:delText xml:space="preserve"> </w:delText>
        </w:r>
      </w:del>
      <w:ins w:id="15" w:author="Smorodinsky, Maya" w:date="2015-05-18T13:47:00Z">
        <w:r>
          <w:rPr>
            <w:rFonts w:ascii="Garamond" w:hAnsi="Garamond"/>
            <w:sz w:val="24"/>
            <w:szCs w:val="24"/>
          </w:rPr>
          <w:t>Ueno</w:t>
        </w:r>
        <w:r w:rsidRPr="00371A02">
          <w:rPr>
            <w:rFonts w:ascii="Garamond" w:hAnsi="Garamond"/>
            <w:sz w:val="24"/>
            <w:szCs w:val="24"/>
          </w:rPr>
          <w:t xml:space="preserve"> </w:t>
        </w:r>
      </w:ins>
      <w:r w:rsidRPr="00371A02">
        <w:rPr>
          <w:rFonts w:ascii="Garamond" w:hAnsi="Garamond"/>
          <w:sz w:val="24"/>
          <w:szCs w:val="24"/>
        </w:rPr>
        <w:t>gives details on his experiment of exposing sexual minorities to stressors in which he illustrates the differences betwee</w:t>
      </w:r>
      <w:r>
        <w:rPr>
          <w:rFonts w:ascii="Garamond" w:hAnsi="Garamond"/>
          <w:sz w:val="24"/>
          <w:szCs w:val="24"/>
        </w:rPr>
        <w:t xml:space="preserve">n </w:t>
      </w:r>
      <w:ins w:id="16" w:author="Smorodinsky, Maya" w:date="2015-05-18T13:47:00Z">
        <w:r>
          <w:rPr>
            <w:rFonts w:ascii="Garamond" w:hAnsi="Garamond"/>
            <w:sz w:val="24"/>
            <w:szCs w:val="24"/>
          </w:rPr>
          <w:t>s</w:t>
        </w:r>
      </w:ins>
      <w:del w:id="17" w:author="Smorodinsky, Maya" w:date="2015-05-18T13:47:00Z">
        <w:r w:rsidDel="00166642">
          <w:rPr>
            <w:rFonts w:ascii="Garamond" w:hAnsi="Garamond"/>
            <w:sz w:val="24"/>
            <w:szCs w:val="24"/>
          </w:rPr>
          <w:delText>S</w:delText>
        </w:r>
      </w:del>
      <w:r>
        <w:rPr>
          <w:rFonts w:ascii="Garamond" w:hAnsi="Garamond"/>
          <w:sz w:val="24"/>
          <w:szCs w:val="24"/>
        </w:rPr>
        <w:t xml:space="preserve">exual majorities and sexual </w:t>
      </w:r>
      <w:ins w:id="18" w:author="Smorodinsky, Maya" w:date="2015-05-18T13:47:00Z">
        <w:r>
          <w:rPr>
            <w:rFonts w:ascii="Garamond" w:hAnsi="Garamond"/>
            <w:sz w:val="24"/>
            <w:szCs w:val="24"/>
          </w:rPr>
          <w:t>m</w:t>
        </w:r>
      </w:ins>
      <w:del w:id="19" w:author="Smorodinsky, Maya" w:date="2015-05-18T13:47:00Z">
        <w:r w:rsidDel="00166642">
          <w:rPr>
            <w:rFonts w:ascii="Garamond" w:hAnsi="Garamond"/>
            <w:sz w:val="24"/>
            <w:szCs w:val="24"/>
          </w:rPr>
          <w:delText>M</w:delText>
        </w:r>
      </w:del>
      <w:r w:rsidRPr="00371A02">
        <w:rPr>
          <w:rFonts w:ascii="Garamond" w:hAnsi="Garamond"/>
          <w:sz w:val="24"/>
          <w:szCs w:val="24"/>
        </w:rPr>
        <w:t xml:space="preserve">inorities such as number of friends. </w:t>
      </w:r>
      <w:ins w:id="20" w:author="Smorodinsky, Maya" w:date="2015-05-18T13:47:00Z">
        <w:r>
          <w:rPr>
            <w:rFonts w:ascii="Garamond" w:hAnsi="Garamond"/>
            <w:sz w:val="24"/>
            <w:szCs w:val="24"/>
          </w:rPr>
          <w:t>B</w:t>
        </w:r>
      </w:ins>
      <w:del w:id="21" w:author="Smorodinsky, Maya" w:date="2015-05-18T13:47:00Z">
        <w:r w:rsidRPr="00371A02" w:rsidDel="00166642">
          <w:rPr>
            <w:rFonts w:ascii="Garamond" w:hAnsi="Garamond"/>
            <w:sz w:val="24"/>
            <w:szCs w:val="24"/>
          </w:rPr>
          <w:delText>b</w:delText>
        </w:r>
      </w:del>
      <w:r w:rsidRPr="00371A02">
        <w:rPr>
          <w:rFonts w:ascii="Garamond" w:hAnsi="Garamond"/>
          <w:sz w:val="24"/>
          <w:szCs w:val="24"/>
        </w:rPr>
        <w:t>ased on the results of his test</w:t>
      </w:r>
      <w:ins w:id="22" w:author="Smorodinsky, Maya" w:date="2015-05-18T13:47:00Z">
        <w:r>
          <w:rPr>
            <w:rFonts w:ascii="Garamond" w:hAnsi="Garamond"/>
            <w:sz w:val="24"/>
            <w:szCs w:val="24"/>
          </w:rPr>
          <w:t>,</w:t>
        </w:r>
      </w:ins>
      <w:r w:rsidRPr="00371A02">
        <w:rPr>
          <w:rFonts w:ascii="Garamond" w:hAnsi="Garamond"/>
          <w:sz w:val="24"/>
          <w:szCs w:val="24"/>
        </w:rPr>
        <w:t xml:space="preserve"> </w:t>
      </w:r>
      <w:commentRangeStart w:id="23"/>
      <w:r w:rsidRPr="00371A02">
        <w:rPr>
          <w:rFonts w:ascii="Garamond" w:hAnsi="Garamond"/>
          <w:sz w:val="24"/>
          <w:szCs w:val="24"/>
        </w:rPr>
        <w:t>Ueno concludes that sexual minorities do in fact experience higher levels of psychological stress</w:t>
      </w:r>
      <w:commentRangeEnd w:id="23"/>
      <w:r w:rsidR="0010513F">
        <w:rPr>
          <w:rStyle w:val="CommentReference"/>
        </w:rPr>
        <w:commentReference w:id="23"/>
      </w:r>
      <w:r w:rsidRPr="00371A02">
        <w:rPr>
          <w:rFonts w:ascii="Garamond" w:hAnsi="Garamond"/>
          <w:sz w:val="24"/>
          <w:szCs w:val="24"/>
        </w:rPr>
        <w:t xml:space="preserve"> then sexual minorities and are emotio</w:t>
      </w:r>
      <w:r>
        <w:rPr>
          <w:rFonts w:ascii="Garamond" w:hAnsi="Garamond"/>
          <w:sz w:val="24"/>
          <w:szCs w:val="24"/>
        </w:rPr>
        <w:t>nally less attached.</w:t>
      </w:r>
    </w:p>
    <w:p w:rsidR="00166642" w:rsidRPr="00621523" w:rsidRDefault="00166642" w:rsidP="00166642">
      <w:pPr>
        <w:spacing w:after="0"/>
        <w:contextualSpacing/>
        <w:jc w:val="center"/>
        <w:rPr>
          <w:rFonts w:ascii="Garamond" w:hAnsi="Garamond"/>
          <w:b/>
          <w:sz w:val="36"/>
          <w:szCs w:val="36"/>
        </w:rPr>
      </w:pPr>
      <w:r w:rsidRPr="00621523">
        <w:rPr>
          <w:rFonts w:ascii="Garamond" w:hAnsi="Garamond"/>
          <w:b/>
          <w:sz w:val="36"/>
          <w:szCs w:val="36"/>
        </w:rPr>
        <w:t>Summary Checklist</w:t>
      </w:r>
    </w:p>
    <w:p w:rsidR="00166642" w:rsidRPr="00166642" w:rsidRDefault="00C5657C" w:rsidP="00166642">
      <w:pPr>
        <w:spacing w:after="0"/>
        <w:contextualSpacing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  <w:r>
        <w:rPr>
          <w:rFonts w:ascii="Garamond" w:hAnsi="Garamond"/>
          <w:b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7"/>
        <w:gridCol w:w="1249"/>
      </w:tblGrid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first sentence of a summary provides the author’s full name, the name of the work being summarized, and the publication date, and then states the general topic and/or argument of the work.</w:t>
            </w:r>
          </w:p>
        </w:tc>
        <w:tc>
          <w:tcPr>
            <w:tcW w:w="738" w:type="dxa"/>
          </w:tcPr>
          <w:p w:rsidR="00166642" w:rsidRPr="005F5827" w:rsidRDefault="00C5657C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somewhat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Books, movies, magazines, and TV shows appear in italics; articles, chapters, essays, stories, TV episodes, advertisements and poems appear in quotation marks.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demonstrates the main arguments, main ideas, and main details of the work.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shows how the writer develops his or her argument.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accurately relays the author’s main ideas, staying true to the original purpose of the text.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 xml:space="preserve">The summary addresses the analysis or main conclusions provided in the text. </w:t>
            </w:r>
          </w:p>
        </w:tc>
        <w:tc>
          <w:tcPr>
            <w:tcW w:w="738" w:type="dxa"/>
          </w:tcPr>
          <w:p w:rsidR="00166642" w:rsidRPr="005F5827" w:rsidRDefault="00C5657C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somewhat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 xml:space="preserve">The summary uses a diverse set of </w:t>
            </w:r>
            <w:r w:rsidRPr="00621523">
              <w:rPr>
                <w:rFonts w:ascii="Garamond" w:hAnsi="Garamond"/>
                <w:b/>
                <w:sz w:val="24"/>
                <w:szCs w:val="24"/>
              </w:rPr>
              <w:t>active verbs</w:t>
            </w:r>
            <w:r w:rsidRPr="00621523">
              <w:rPr>
                <w:rFonts w:ascii="Garamond" w:hAnsi="Garamond"/>
                <w:sz w:val="24"/>
                <w:szCs w:val="24"/>
              </w:rPr>
              <w:t xml:space="preserve">. For example, replace “she says” with: “she critiques” or “she demonstrates.” Avoid writing “she goes on to say.” Instead, </w:t>
            </w:r>
            <w:r w:rsidRPr="00621523">
              <w:rPr>
                <w:rFonts w:ascii="Garamond" w:hAnsi="Garamond"/>
                <w:sz w:val="24"/>
                <w:szCs w:val="24"/>
                <w:u w:val="single"/>
              </w:rPr>
              <w:t>show</w:t>
            </w:r>
            <w:r w:rsidRPr="00621523">
              <w:rPr>
                <w:rFonts w:ascii="Garamond" w:hAnsi="Garamond"/>
                <w:sz w:val="24"/>
                <w:szCs w:val="24"/>
              </w:rPr>
              <w:t xml:space="preserve"> how the writer develops their claim.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N</w:t>
            </w:r>
            <w:bookmarkStart w:id="24" w:name="_GoBack"/>
            <w:bookmarkEnd w:id="24"/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is focused and strategic: the purpose of the summary is clear in the greater context of the paper.</w:t>
            </w:r>
          </w:p>
        </w:tc>
        <w:tc>
          <w:tcPr>
            <w:tcW w:w="738" w:type="dxa"/>
          </w:tcPr>
          <w:p w:rsidR="00166642" w:rsidRPr="005F5827" w:rsidRDefault="0010513F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uses direct quotations sparingly (just to identify a keyword or phrase; no long quotes)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does not include your own opinion or your own analysis. The summary does not include your “I” voice.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is written in your own words: the ideas are paraphrased and cited.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 xml:space="preserve">Your own analysis of the text is clearly distinguishable from the summary of the text. 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N/A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author and the work are referred to in the third person.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 xml:space="preserve">The author is always referred to by their </w:t>
            </w:r>
            <w:r w:rsidRPr="00621523">
              <w:rPr>
                <w:rFonts w:ascii="Garamond" w:hAnsi="Garamond"/>
                <w:b/>
                <w:sz w:val="24"/>
                <w:szCs w:val="24"/>
              </w:rPr>
              <w:t>full name</w:t>
            </w:r>
            <w:r w:rsidRPr="00621523">
              <w:rPr>
                <w:rFonts w:ascii="Garamond" w:hAnsi="Garamond"/>
                <w:sz w:val="24"/>
                <w:szCs w:val="24"/>
              </w:rPr>
              <w:t xml:space="preserve"> or </w:t>
            </w:r>
            <w:r w:rsidRPr="00621523">
              <w:rPr>
                <w:rFonts w:ascii="Garamond" w:hAnsi="Garamond"/>
                <w:b/>
                <w:sz w:val="24"/>
                <w:szCs w:val="24"/>
              </w:rPr>
              <w:t>last</w:t>
            </w:r>
            <w:r w:rsidRPr="00621523">
              <w:rPr>
                <w:rFonts w:ascii="Garamond" w:hAnsi="Garamond"/>
                <w:sz w:val="24"/>
                <w:szCs w:val="24"/>
              </w:rPr>
              <w:t xml:space="preserve"> name.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text should be referred to in the present tense.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66642" w:rsidRPr="00621523" w:rsidTr="0014151B">
        <w:tc>
          <w:tcPr>
            <w:tcW w:w="10278" w:type="dxa"/>
          </w:tcPr>
          <w:p w:rsidR="00166642" w:rsidRPr="00621523" w:rsidRDefault="0016664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is edited for spelling, punctuation and grammar.</w:t>
            </w:r>
          </w:p>
        </w:tc>
        <w:tc>
          <w:tcPr>
            <w:tcW w:w="738" w:type="dxa"/>
          </w:tcPr>
          <w:p w:rsidR="00166642" w:rsidRPr="005F5827" w:rsidRDefault="0016664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5F5827"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</w:tbl>
    <w:p w:rsidR="00166642" w:rsidRDefault="00166642" w:rsidP="00166642">
      <w:pPr>
        <w:spacing w:line="480" w:lineRule="auto"/>
        <w:ind w:firstLine="720"/>
        <w:rPr>
          <w:rFonts w:ascii="Garamond" w:hAnsi="Garamond"/>
          <w:sz w:val="24"/>
          <w:szCs w:val="24"/>
        </w:rPr>
      </w:pPr>
    </w:p>
    <w:p w:rsidR="00166642" w:rsidRDefault="00166642" w:rsidP="00166642">
      <w:pPr>
        <w:pStyle w:val="NormalWeb"/>
        <w:spacing w:line="276" w:lineRule="auto"/>
        <w:contextualSpacing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lastRenderedPageBreak/>
        <w:t>Sample Summary #4</w:t>
      </w:r>
      <w:r w:rsidRPr="00DC53F2">
        <w:rPr>
          <w:rFonts w:ascii="Garamond" w:hAnsi="Garamond"/>
          <w:b/>
          <w:sz w:val="36"/>
          <w:szCs w:val="36"/>
        </w:rPr>
        <w:t xml:space="preserve">: </w:t>
      </w:r>
    </w:p>
    <w:p w:rsidR="00166642" w:rsidRPr="00D42EE3" w:rsidRDefault="00166642" w:rsidP="00166642">
      <w:pPr>
        <w:pStyle w:val="NormalWeb"/>
        <w:spacing w:line="276" w:lineRule="auto"/>
        <w:contextualSpacing/>
        <w:jc w:val="center"/>
        <w:rPr>
          <w:rFonts w:ascii="Garamond" w:hAnsi="Garamond"/>
          <w:b/>
          <w:sz w:val="24"/>
          <w:szCs w:val="24"/>
        </w:rPr>
      </w:pPr>
      <w:r w:rsidRPr="00DC53F2">
        <w:rPr>
          <w:rFonts w:ascii="Garamond" w:hAnsi="Garamond"/>
          <w:b/>
          <w:sz w:val="24"/>
          <w:szCs w:val="24"/>
        </w:rPr>
        <w:t xml:space="preserve">In groups, </w:t>
      </w:r>
      <w:r>
        <w:rPr>
          <w:rFonts w:ascii="Garamond" w:hAnsi="Garamond"/>
          <w:b/>
          <w:sz w:val="24"/>
          <w:szCs w:val="24"/>
        </w:rPr>
        <w:t>make revision suggestions</w:t>
      </w:r>
      <w:r w:rsidRPr="00DC53F2">
        <w:rPr>
          <w:rFonts w:ascii="Garamond" w:hAnsi="Garamond"/>
          <w:b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 xml:space="preserve">for this summary. Use the checklist as a guide. </w:t>
      </w:r>
    </w:p>
    <w:p w:rsidR="00166642" w:rsidRPr="00207283" w:rsidRDefault="001943D2" w:rsidP="00166642">
      <w:pPr>
        <w:spacing w:line="480" w:lineRule="auto"/>
        <w:ind w:firstLine="720"/>
        <w:rPr>
          <w:rFonts w:ascii="Garamond" w:hAnsi="Garamond"/>
          <w:sz w:val="24"/>
          <w:szCs w:val="24"/>
        </w:rPr>
      </w:pPr>
      <w:ins w:id="25" w:author="Smorodinsky, Maya" w:date="2015-05-18T13:51:00Z">
        <w:r>
          <w:rPr>
            <w:rFonts w:ascii="Garamond" w:hAnsi="Garamond"/>
            <w:sz w:val="24"/>
            <w:szCs w:val="24"/>
          </w:rPr>
          <w:t>In “</w:t>
        </w:r>
      </w:ins>
      <w:r w:rsidR="00166642" w:rsidRPr="00207283">
        <w:rPr>
          <w:rFonts w:ascii="Garamond" w:hAnsi="Garamond"/>
          <w:sz w:val="24"/>
          <w:szCs w:val="24"/>
        </w:rPr>
        <w:t>A Smuggled Girl’s Odyssey of False Promises and Fear</w:t>
      </w:r>
      <w:ins w:id="26" w:author="Smorodinsky, Maya" w:date="2015-05-18T13:52:00Z">
        <w:r>
          <w:rPr>
            <w:rFonts w:ascii="Garamond" w:hAnsi="Garamond"/>
            <w:sz w:val="24"/>
            <w:szCs w:val="24"/>
          </w:rPr>
          <w:t>”</w:t>
        </w:r>
      </w:ins>
      <w:r w:rsidR="00166642" w:rsidRPr="00207283">
        <w:rPr>
          <w:rFonts w:ascii="Garamond" w:hAnsi="Garamond"/>
          <w:sz w:val="24"/>
          <w:szCs w:val="24"/>
        </w:rPr>
        <w:t xml:space="preserve"> </w:t>
      </w:r>
      <w:ins w:id="27" w:author="Smorodinsky, Maya" w:date="2015-05-18T13:52:00Z">
        <w:r>
          <w:rPr>
            <w:rFonts w:ascii="Garamond" w:hAnsi="Garamond"/>
            <w:sz w:val="24"/>
            <w:szCs w:val="24"/>
          </w:rPr>
          <w:t xml:space="preserve">(date), </w:t>
        </w:r>
      </w:ins>
      <w:del w:id="28" w:author="Smorodinsky, Maya" w:date="2015-05-18T13:52:00Z">
        <w:r w:rsidR="00166642" w:rsidRPr="00207283" w:rsidDel="001943D2">
          <w:rPr>
            <w:rFonts w:ascii="Garamond" w:hAnsi="Garamond"/>
            <w:sz w:val="24"/>
            <w:szCs w:val="24"/>
          </w:rPr>
          <w:delText xml:space="preserve">by </w:delText>
        </w:r>
      </w:del>
      <w:r w:rsidR="00166642" w:rsidRPr="00207283">
        <w:rPr>
          <w:rFonts w:ascii="Garamond" w:hAnsi="Garamond"/>
          <w:sz w:val="24"/>
          <w:szCs w:val="24"/>
        </w:rPr>
        <w:t>Damien Cave and Frances Robles explain</w:t>
      </w:r>
      <w:del w:id="29" w:author="Smorodinsky, Maya" w:date="2015-05-18T13:52:00Z">
        <w:r w:rsidR="00166642" w:rsidRPr="00207283" w:rsidDel="001943D2">
          <w:rPr>
            <w:rFonts w:ascii="Garamond" w:hAnsi="Garamond"/>
            <w:sz w:val="24"/>
            <w:szCs w:val="24"/>
          </w:rPr>
          <w:delText>s</w:delText>
        </w:r>
      </w:del>
      <w:r w:rsidR="00166642" w:rsidRPr="00207283">
        <w:rPr>
          <w:rFonts w:ascii="Garamond" w:hAnsi="Garamond"/>
          <w:sz w:val="24"/>
          <w:szCs w:val="24"/>
        </w:rPr>
        <w:t xml:space="preserve"> </w:t>
      </w:r>
      <w:commentRangeStart w:id="30"/>
      <w:r w:rsidR="00166642" w:rsidRPr="00207283">
        <w:rPr>
          <w:rFonts w:ascii="Garamond" w:hAnsi="Garamond"/>
          <w:sz w:val="24"/>
          <w:szCs w:val="24"/>
        </w:rPr>
        <w:t xml:space="preserve">the life of sixteen year </w:t>
      </w:r>
      <w:r w:rsidR="00166642">
        <w:rPr>
          <w:rFonts w:ascii="Garamond" w:hAnsi="Garamond"/>
          <w:sz w:val="24"/>
          <w:szCs w:val="24"/>
        </w:rPr>
        <w:t xml:space="preserve">old </w:t>
      </w:r>
      <w:r w:rsidR="00166642" w:rsidRPr="00207283">
        <w:rPr>
          <w:rFonts w:ascii="Garamond" w:hAnsi="Garamond"/>
          <w:sz w:val="24"/>
          <w:szCs w:val="24"/>
        </w:rPr>
        <w:t>Cecil</w:t>
      </w:r>
      <w:r w:rsidR="00166642">
        <w:rPr>
          <w:rFonts w:ascii="Garamond" w:hAnsi="Garamond"/>
          <w:sz w:val="24"/>
          <w:szCs w:val="24"/>
        </w:rPr>
        <w:t>ia</w:t>
      </w:r>
      <w:commentRangeEnd w:id="30"/>
      <w:r>
        <w:rPr>
          <w:rStyle w:val="CommentReference"/>
        </w:rPr>
        <w:commentReference w:id="30"/>
      </w:r>
      <w:r w:rsidR="00166642">
        <w:rPr>
          <w:rFonts w:ascii="Garamond" w:hAnsi="Garamond"/>
          <w:sz w:val="24"/>
          <w:szCs w:val="24"/>
        </w:rPr>
        <w:t>. Cave and Robles demonstrate</w:t>
      </w:r>
      <w:r w:rsidR="00166642" w:rsidRPr="00207283">
        <w:rPr>
          <w:rFonts w:ascii="Garamond" w:hAnsi="Garamond"/>
          <w:sz w:val="24"/>
          <w:szCs w:val="24"/>
        </w:rPr>
        <w:t xml:space="preserve"> </w:t>
      </w:r>
      <w:commentRangeStart w:id="31"/>
      <w:r w:rsidR="00166642" w:rsidRPr="00207283">
        <w:rPr>
          <w:rFonts w:ascii="Garamond" w:hAnsi="Garamond"/>
          <w:sz w:val="24"/>
          <w:szCs w:val="24"/>
        </w:rPr>
        <w:t>how her aunt felt when paying for smuggle</w:t>
      </w:r>
      <w:r w:rsidR="00166642">
        <w:rPr>
          <w:rFonts w:ascii="Garamond" w:hAnsi="Garamond"/>
          <w:sz w:val="24"/>
          <w:szCs w:val="24"/>
        </w:rPr>
        <w:t>r</w:t>
      </w:r>
      <w:r w:rsidR="00166642" w:rsidRPr="00207283">
        <w:rPr>
          <w:rFonts w:ascii="Garamond" w:hAnsi="Garamond"/>
          <w:sz w:val="24"/>
          <w:szCs w:val="24"/>
        </w:rPr>
        <w:t>s to take Cecilia, and the road it took for her to get to the United States</w:t>
      </w:r>
      <w:commentRangeEnd w:id="31"/>
      <w:r>
        <w:rPr>
          <w:rStyle w:val="CommentReference"/>
        </w:rPr>
        <w:commentReference w:id="31"/>
      </w:r>
      <w:r w:rsidR="00166642" w:rsidRPr="00207283">
        <w:rPr>
          <w:rFonts w:ascii="Garamond" w:hAnsi="Garamond"/>
          <w:sz w:val="24"/>
          <w:szCs w:val="24"/>
        </w:rPr>
        <w:t xml:space="preserve">. They also </w:t>
      </w:r>
      <w:r w:rsidR="00166642">
        <w:rPr>
          <w:rFonts w:ascii="Garamond" w:hAnsi="Garamond"/>
          <w:sz w:val="24"/>
          <w:szCs w:val="24"/>
        </w:rPr>
        <w:t xml:space="preserve">suggest that </w:t>
      </w:r>
      <w:commentRangeStart w:id="32"/>
      <w:r w:rsidR="00166642">
        <w:rPr>
          <w:rFonts w:ascii="Garamond" w:hAnsi="Garamond"/>
          <w:sz w:val="24"/>
          <w:szCs w:val="24"/>
        </w:rPr>
        <w:t xml:space="preserve">the </w:t>
      </w:r>
      <w:commentRangeEnd w:id="32"/>
      <w:r>
        <w:rPr>
          <w:rStyle w:val="CommentReference"/>
        </w:rPr>
        <w:commentReference w:id="32"/>
      </w:r>
      <w:r w:rsidR="00166642">
        <w:rPr>
          <w:rFonts w:ascii="Garamond" w:hAnsi="Garamond"/>
          <w:sz w:val="24"/>
          <w:szCs w:val="24"/>
        </w:rPr>
        <w:t>market is</w:t>
      </w:r>
      <w:r w:rsidR="00166642" w:rsidRPr="00207283">
        <w:rPr>
          <w:rFonts w:ascii="Garamond" w:hAnsi="Garamond"/>
          <w:sz w:val="24"/>
          <w:szCs w:val="24"/>
        </w:rPr>
        <w:t xml:space="preserve"> a billion dollar market and is a </w:t>
      </w:r>
      <w:commentRangeStart w:id="33"/>
      <w:r w:rsidR="00166642" w:rsidRPr="00207283">
        <w:rPr>
          <w:rFonts w:ascii="Garamond" w:hAnsi="Garamond"/>
          <w:sz w:val="24"/>
          <w:szCs w:val="24"/>
        </w:rPr>
        <w:t>more cruel and ruthless</w:t>
      </w:r>
      <w:commentRangeEnd w:id="33"/>
      <w:r>
        <w:rPr>
          <w:rStyle w:val="CommentReference"/>
        </w:rPr>
        <w:commentReference w:id="33"/>
      </w:r>
      <w:r w:rsidR="00166642" w:rsidRPr="00207283">
        <w:rPr>
          <w:rFonts w:ascii="Garamond" w:hAnsi="Garamond"/>
          <w:sz w:val="24"/>
          <w:szCs w:val="24"/>
        </w:rPr>
        <w:t xml:space="preserve">. The authors </w:t>
      </w:r>
      <w:commentRangeStart w:id="34"/>
      <w:r w:rsidR="00166642" w:rsidRPr="00207283">
        <w:rPr>
          <w:rFonts w:ascii="Garamond" w:hAnsi="Garamond"/>
          <w:sz w:val="24"/>
          <w:szCs w:val="24"/>
        </w:rPr>
        <w:t xml:space="preserve">also </w:t>
      </w:r>
      <w:commentRangeEnd w:id="34"/>
      <w:r>
        <w:rPr>
          <w:rStyle w:val="CommentReference"/>
        </w:rPr>
        <w:commentReference w:id="34"/>
      </w:r>
      <w:r w:rsidR="00166642" w:rsidRPr="00207283">
        <w:rPr>
          <w:rFonts w:ascii="Garamond" w:hAnsi="Garamond"/>
          <w:sz w:val="24"/>
          <w:szCs w:val="24"/>
        </w:rPr>
        <w:t xml:space="preserve">highlight on the fact that when family members take the </w:t>
      </w:r>
      <w:commentRangeStart w:id="35"/>
      <w:r w:rsidR="00166642" w:rsidRPr="00207283">
        <w:rPr>
          <w:rFonts w:ascii="Garamond" w:hAnsi="Garamond"/>
          <w:sz w:val="24"/>
          <w:szCs w:val="24"/>
        </w:rPr>
        <w:t xml:space="preserve">trip to freedom </w:t>
      </w:r>
      <w:commentRangeEnd w:id="35"/>
      <w:r>
        <w:rPr>
          <w:rStyle w:val="CommentReference"/>
        </w:rPr>
        <w:commentReference w:id="35"/>
      </w:r>
      <w:r w:rsidR="00166642" w:rsidRPr="00207283">
        <w:rPr>
          <w:rFonts w:ascii="Garamond" w:hAnsi="Garamond"/>
          <w:sz w:val="24"/>
          <w:szCs w:val="24"/>
        </w:rPr>
        <w:t>t</w:t>
      </w:r>
      <w:r w:rsidR="00166642">
        <w:rPr>
          <w:rFonts w:ascii="Garamond" w:hAnsi="Garamond"/>
          <w:sz w:val="24"/>
          <w:szCs w:val="24"/>
        </w:rPr>
        <w:t>hey leave their families in deb</w:t>
      </w:r>
      <w:r w:rsidR="00166642" w:rsidRPr="00207283">
        <w:rPr>
          <w:rFonts w:ascii="Garamond" w:hAnsi="Garamond"/>
          <w:sz w:val="24"/>
          <w:szCs w:val="24"/>
        </w:rPr>
        <w:t xml:space="preserve">t and in harm’s way </w:t>
      </w:r>
      <w:commentRangeStart w:id="36"/>
      <w:r w:rsidR="00166642" w:rsidRPr="00207283">
        <w:rPr>
          <w:rFonts w:ascii="Garamond" w:hAnsi="Garamond"/>
          <w:sz w:val="24"/>
          <w:szCs w:val="24"/>
        </w:rPr>
        <w:t>when they cannot pay the amount</w:t>
      </w:r>
      <w:commentRangeEnd w:id="36"/>
      <w:r>
        <w:rPr>
          <w:rStyle w:val="CommentReference"/>
        </w:rPr>
        <w:commentReference w:id="36"/>
      </w:r>
      <w:r w:rsidR="00166642" w:rsidRPr="00207283">
        <w:rPr>
          <w:rFonts w:ascii="Garamond" w:hAnsi="Garamond"/>
          <w:sz w:val="24"/>
          <w:szCs w:val="24"/>
        </w:rPr>
        <w:t xml:space="preserve">. In the article they also reveal the fact that if the money was not paid </w:t>
      </w:r>
      <w:commentRangeStart w:id="37"/>
      <w:r w:rsidR="00166642" w:rsidRPr="00207283">
        <w:rPr>
          <w:rFonts w:ascii="Garamond" w:hAnsi="Garamond"/>
          <w:sz w:val="24"/>
          <w:szCs w:val="24"/>
        </w:rPr>
        <w:t xml:space="preserve">they </w:t>
      </w:r>
      <w:commentRangeEnd w:id="37"/>
      <w:r>
        <w:rPr>
          <w:rStyle w:val="CommentReference"/>
        </w:rPr>
        <w:commentReference w:id="37"/>
      </w:r>
      <w:r w:rsidR="00166642" w:rsidRPr="00207283">
        <w:rPr>
          <w:rFonts w:ascii="Garamond" w:hAnsi="Garamond"/>
          <w:sz w:val="24"/>
          <w:szCs w:val="24"/>
        </w:rPr>
        <w:t xml:space="preserve">would force </w:t>
      </w:r>
      <w:commentRangeStart w:id="38"/>
      <w:r w:rsidR="00166642" w:rsidRPr="00207283">
        <w:rPr>
          <w:rFonts w:ascii="Garamond" w:hAnsi="Garamond"/>
          <w:sz w:val="24"/>
          <w:szCs w:val="24"/>
        </w:rPr>
        <w:t xml:space="preserve">them </w:t>
      </w:r>
      <w:commentRangeEnd w:id="38"/>
      <w:r>
        <w:rPr>
          <w:rStyle w:val="CommentReference"/>
        </w:rPr>
        <w:commentReference w:id="38"/>
      </w:r>
      <w:r w:rsidR="00166642" w:rsidRPr="00207283">
        <w:rPr>
          <w:rFonts w:ascii="Garamond" w:hAnsi="Garamond"/>
          <w:sz w:val="24"/>
          <w:szCs w:val="24"/>
        </w:rPr>
        <w:t xml:space="preserve">in to the sex trafficking ring. That’s the risk </w:t>
      </w:r>
      <w:commentRangeStart w:id="39"/>
      <w:r w:rsidR="00166642" w:rsidRPr="00207283">
        <w:rPr>
          <w:rFonts w:ascii="Garamond" w:hAnsi="Garamond"/>
          <w:sz w:val="24"/>
          <w:szCs w:val="24"/>
        </w:rPr>
        <w:t xml:space="preserve">they </w:t>
      </w:r>
      <w:commentRangeEnd w:id="39"/>
      <w:r>
        <w:rPr>
          <w:rStyle w:val="CommentReference"/>
        </w:rPr>
        <w:commentReference w:id="39"/>
      </w:r>
      <w:r w:rsidR="00166642" w:rsidRPr="00207283">
        <w:rPr>
          <w:rFonts w:ascii="Garamond" w:hAnsi="Garamond"/>
          <w:sz w:val="24"/>
          <w:szCs w:val="24"/>
        </w:rPr>
        <w:t>take when trying</w:t>
      </w:r>
      <w:r w:rsidR="00166642">
        <w:rPr>
          <w:rFonts w:ascii="Garamond" w:hAnsi="Garamond"/>
          <w:sz w:val="24"/>
          <w:szCs w:val="24"/>
        </w:rPr>
        <w:t xml:space="preserve"> to get smuggled in and the deb</w:t>
      </w:r>
      <w:r w:rsidR="00166642" w:rsidRPr="00207283">
        <w:rPr>
          <w:rFonts w:ascii="Garamond" w:hAnsi="Garamond"/>
          <w:sz w:val="24"/>
          <w:szCs w:val="24"/>
        </w:rPr>
        <w:t>t is not paid they are sold and put in to the sex ring, forced to have sex to pay their families bill</w:t>
      </w:r>
      <w:commentRangeStart w:id="40"/>
      <w:r w:rsidR="00166642" w:rsidRPr="00207283">
        <w:rPr>
          <w:rFonts w:ascii="Garamond" w:hAnsi="Garamond"/>
          <w:sz w:val="24"/>
          <w:szCs w:val="24"/>
        </w:rPr>
        <w:t>.</w:t>
      </w:r>
      <w:commentRangeEnd w:id="40"/>
      <w:r>
        <w:rPr>
          <w:rStyle w:val="CommentReference"/>
        </w:rPr>
        <w:commentReference w:id="40"/>
      </w:r>
    </w:p>
    <w:p w:rsidR="001943D2" w:rsidRPr="00621523" w:rsidRDefault="001943D2" w:rsidP="001943D2">
      <w:pPr>
        <w:spacing w:after="0"/>
        <w:contextualSpacing/>
        <w:jc w:val="center"/>
        <w:rPr>
          <w:rFonts w:ascii="Garamond" w:hAnsi="Garamond"/>
          <w:b/>
          <w:sz w:val="36"/>
          <w:szCs w:val="36"/>
        </w:rPr>
      </w:pPr>
      <w:r w:rsidRPr="00621523">
        <w:rPr>
          <w:rFonts w:ascii="Garamond" w:hAnsi="Garamond"/>
          <w:b/>
          <w:sz w:val="36"/>
          <w:szCs w:val="36"/>
        </w:rPr>
        <w:t>Summary Checklist</w:t>
      </w:r>
    </w:p>
    <w:p w:rsidR="001943D2" w:rsidRPr="00621523" w:rsidRDefault="001943D2" w:rsidP="001943D2">
      <w:pPr>
        <w:spacing w:after="0"/>
        <w:contextualSpacing/>
        <w:jc w:val="center"/>
        <w:rPr>
          <w:rFonts w:ascii="Garamond" w:hAnsi="Garamond"/>
          <w:b/>
          <w:sz w:val="24"/>
          <w:szCs w:val="24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67"/>
        <w:gridCol w:w="1249"/>
      </w:tblGrid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first sentence of a summary provides the author’s full name, the name of the work being summarized, and the publication date, and then states the general topic and/or argument of the work.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 w:rsidRPr="001943D2"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Books, movies, magazines, and TV shows appear in italics; articles, chapters, essays, stories, TV episodes, advertisements and poems appear in quotation marks.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demonstrates the main arguments, main ideas, and main details of the work.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shows how the writer develops his or her argument.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accurately relays the author’s main ideas, staying true to the original purpose of the text.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 xml:space="preserve">The summary addresses the analysis or main conclusions provided in the text. 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 xml:space="preserve">The summary uses a diverse set of </w:t>
            </w:r>
            <w:r w:rsidRPr="00621523">
              <w:rPr>
                <w:rFonts w:ascii="Garamond" w:hAnsi="Garamond"/>
                <w:b/>
                <w:sz w:val="24"/>
                <w:szCs w:val="24"/>
              </w:rPr>
              <w:t>active verbs</w:t>
            </w:r>
            <w:r w:rsidRPr="00621523">
              <w:rPr>
                <w:rFonts w:ascii="Garamond" w:hAnsi="Garamond"/>
                <w:sz w:val="24"/>
                <w:szCs w:val="24"/>
              </w:rPr>
              <w:t xml:space="preserve">. For example, replace “she says” with: “she critiques” or “she demonstrates.” Avoid writing “she goes on to say.” Instead, </w:t>
            </w:r>
            <w:r w:rsidRPr="00621523">
              <w:rPr>
                <w:rFonts w:ascii="Garamond" w:hAnsi="Garamond"/>
                <w:sz w:val="24"/>
                <w:szCs w:val="24"/>
                <w:u w:val="single"/>
              </w:rPr>
              <w:t>show</w:t>
            </w:r>
            <w:r w:rsidRPr="00621523">
              <w:rPr>
                <w:rFonts w:ascii="Garamond" w:hAnsi="Garamond"/>
                <w:sz w:val="24"/>
                <w:szCs w:val="24"/>
              </w:rPr>
              <w:t xml:space="preserve"> how the writer develops their claim.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somewhat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is focused and strategic: the purpose of the summary is clear in the greater context of the paper.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uses direct quotations sparingly (just to identify a keyword or phrase; no long quotes)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does not include your own opinion or your own analysis. The summary does not include your “I” voice.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is written in your own words: the ideas are paraphrased and cited.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 xml:space="preserve">Your own analysis of the text is clearly distinguishable from the summary of the text. 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N/A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author and the work are referred to in the third person.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 xml:space="preserve">The author is always referred to by their </w:t>
            </w:r>
            <w:r w:rsidRPr="00621523">
              <w:rPr>
                <w:rFonts w:ascii="Garamond" w:hAnsi="Garamond"/>
                <w:b/>
                <w:sz w:val="24"/>
                <w:szCs w:val="24"/>
              </w:rPr>
              <w:t>full name</w:t>
            </w:r>
            <w:r w:rsidRPr="00621523">
              <w:rPr>
                <w:rFonts w:ascii="Garamond" w:hAnsi="Garamond"/>
                <w:sz w:val="24"/>
                <w:szCs w:val="24"/>
              </w:rPr>
              <w:t xml:space="preserve"> or </w:t>
            </w:r>
            <w:r w:rsidRPr="00621523">
              <w:rPr>
                <w:rFonts w:ascii="Garamond" w:hAnsi="Garamond"/>
                <w:b/>
                <w:sz w:val="24"/>
                <w:szCs w:val="24"/>
              </w:rPr>
              <w:t>last</w:t>
            </w:r>
            <w:r w:rsidRPr="00621523">
              <w:rPr>
                <w:rFonts w:ascii="Garamond" w:hAnsi="Garamond"/>
                <w:sz w:val="24"/>
                <w:szCs w:val="24"/>
              </w:rPr>
              <w:t xml:space="preserve"> name.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text should be referred to in the present tense.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  <w:tr w:rsidR="001943D2" w:rsidRPr="00621523" w:rsidTr="0014151B">
        <w:tc>
          <w:tcPr>
            <w:tcW w:w="10278" w:type="dxa"/>
          </w:tcPr>
          <w:p w:rsidR="001943D2" w:rsidRPr="00621523" w:rsidRDefault="001943D2" w:rsidP="0014151B">
            <w:pPr>
              <w:spacing w:line="276" w:lineRule="auto"/>
              <w:contextualSpacing/>
              <w:rPr>
                <w:rFonts w:ascii="Garamond" w:hAnsi="Garamond"/>
                <w:sz w:val="24"/>
                <w:szCs w:val="24"/>
              </w:rPr>
            </w:pPr>
            <w:r w:rsidRPr="00621523">
              <w:rPr>
                <w:rFonts w:ascii="Garamond" w:hAnsi="Garamond"/>
                <w:sz w:val="24"/>
                <w:szCs w:val="24"/>
              </w:rPr>
              <w:t>The summary is edited for spelling, punctuation and grammar.</w:t>
            </w:r>
          </w:p>
        </w:tc>
        <w:tc>
          <w:tcPr>
            <w:tcW w:w="738" w:type="dxa"/>
          </w:tcPr>
          <w:p w:rsidR="001943D2" w:rsidRPr="001943D2" w:rsidRDefault="001943D2" w:rsidP="0014151B">
            <w:pPr>
              <w:spacing w:line="276" w:lineRule="auto"/>
              <w:contextualSpacing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Y</w:t>
            </w:r>
          </w:p>
        </w:tc>
      </w:tr>
    </w:tbl>
    <w:p w:rsidR="00E749F1" w:rsidRDefault="00E749F1"/>
    <w:sectPr w:rsidR="00E749F1" w:rsidSect="001666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7" w:author="Smorodinsky, Maya" w:date="2015-05-18T13:45:00Z" w:initials="MS">
    <w:p w:rsidR="00166642" w:rsidRDefault="00166642">
      <w:pPr>
        <w:pStyle w:val="CommentText"/>
      </w:pPr>
      <w:r>
        <w:rPr>
          <w:rStyle w:val="CommentReference"/>
        </w:rPr>
        <w:annotationRef/>
      </w:r>
      <w:r>
        <w:t>Use active verb</w:t>
      </w:r>
    </w:p>
  </w:comment>
  <w:comment w:id="11" w:author="Smorodinsky, Maya" w:date="2015-05-18T13:46:00Z" w:initials="MS">
    <w:p w:rsidR="00166642" w:rsidRDefault="00166642">
      <w:pPr>
        <w:pStyle w:val="CommentText"/>
      </w:pPr>
      <w:r>
        <w:rPr>
          <w:rStyle w:val="CommentReference"/>
        </w:rPr>
        <w:annotationRef/>
      </w:r>
      <w:r>
        <w:t>Use active verb</w:t>
      </w:r>
    </w:p>
  </w:comment>
  <w:comment w:id="12" w:author="Smorodinsky, Maya" w:date="2015-05-18T13:46:00Z" w:initials="MS">
    <w:p w:rsidR="00166642" w:rsidRDefault="00166642">
      <w:pPr>
        <w:pStyle w:val="CommentText"/>
      </w:pPr>
      <w:r>
        <w:rPr>
          <w:rStyle w:val="CommentReference"/>
        </w:rPr>
        <w:annotationRef/>
      </w:r>
      <w:r>
        <w:t>Show the development using stronger transition</w:t>
      </w:r>
    </w:p>
  </w:comment>
  <w:comment w:id="13" w:author="Smorodinsky, Maya" w:date="2015-05-18T13:47:00Z" w:initials="MS">
    <w:p w:rsidR="00166642" w:rsidRDefault="00166642">
      <w:pPr>
        <w:pStyle w:val="CommentText"/>
      </w:pPr>
      <w:r>
        <w:rPr>
          <w:rStyle w:val="CommentReference"/>
        </w:rPr>
        <w:annotationRef/>
      </w:r>
      <w:r>
        <w:t>Use active verb</w:t>
      </w:r>
    </w:p>
  </w:comment>
  <w:comment w:id="23" w:author="Smorodinsky, Maya" w:date="2015-05-18T13:50:00Z" w:initials="MS">
    <w:p w:rsidR="0010513F" w:rsidRDefault="0010513F">
      <w:pPr>
        <w:pStyle w:val="CommentText"/>
      </w:pPr>
      <w:r>
        <w:rPr>
          <w:rStyle w:val="CommentReference"/>
        </w:rPr>
        <w:annotationRef/>
      </w:r>
      <w:r>
        <w:t>Not clear how this is different from the original argument in the first sentence – avoid repeating claims</w:t>
      </w:r>
    </w:p>
  </w:comment>
  <w:comment w:id="30" w:author="Smorodinsky, Maya" w:date="2015-05-18T13:53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>What specifically about her life is at stake in this article? And what argument are they making about this girl’s life?</w:t>
      </w:r>
    </w:p>
  </w:comment>
  <w:comment w:id="31" w:author="Smorodinsky, Maya" w:date="2015-05-18T13:54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 xml:space="preserve">Since it’s not clear who </w:t>
      </w:r>
      <w:proofErr w:type="spellStart"/>
      <w:r>
        <w:t>Ceclia</w:t>
      </w:r>
      <w:proofErr w:type="spellEnd"/>
      <w:r>
        <w:t xml:space="preserve"> is yet, it’s hard to understand what this sentence is about: who is smuggling and why? How is Cecelia involved? Spend another sentence summarizing who this person and is what her life story is all about. </w:t>
      </w:r>
    </w:p>
  </w:comment>
  <w:comment w:id="32" w:author="Smorodinsky, Maya" w:date="2015-05-18T13:54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>Which market? Clarify.</w:t>
      </w:r>
    </w:p>
  </w:comment>
  <w:comment w:id="33" w:author="Smorodinsky, Maya" w:date="2015-05-18T13:54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>More cruel than what? Clarify.</w:t>
      </w:r>
    </w:p>
  </w:comment>
  <w:comment w:id="34" w:author="Smorodinsky, Maya" w:date="2015-05-18T13:55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 xml:space="preserve">Show the development of the claim – don’t just list points. </w:t>
      </w:r>
    </w:p>
  </w:comment>
  <w:comment w:id="35" w:author="Smorodinsky, Maya" w:date="2015-05-18T13:55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>Trip where? To the US? Away from trafficking? Clarify.</w:t>
      </w:r>
    </w:p>
  </w:comment>
  <w:comment w:id="36" w:author="Smorodinsky, Maya" w:date="2015-05-18T13:55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>Pay whom or what? Clarify.</w:t>
      </w:r>
    </w:p>
  </w:comment>
  <w:comment w:id="37" w:author="Smorodinsky, Maya" w:date="2015-05-18T13:55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>Who is “they”? Clarify.</w:t>
      </w:r>
    </w:p>
  </w:comment>
  <w:comment w:id="38" w:author="Smorodinsky, Maya" w:date="2015-05-18T13:55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>Who is “them”? Clarify.</w:t>
      </w:r>
    </w:p>
  </w:comment>
  <w:comment w:id="39" w:author="Smorodinsky, Maya" w:date="2015-05-18T13:56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>Who is “they”? Clarify.</w:t>
      </w:r>
    </w:p>
  </w:comment>
  <w:comment w:id="40" w:author="Smorodinsky, Maya" w:date="2015-05-18T13:56:00Z" w:initials="MS">
    <w:p w:rsidR="001943D2" w:rsidRDefault="001943D2">
      <w:pPr>
        <w:pStyle w:val="CommentText"/>
      </w:pPr>
      <w:r>
        <w:rPr>
          <w:rStyle w:val="CommentReference"/>
        </w:rPr>
        <w:annotationRef/>
      </w:r>
      <w:r>
        <w:t xml:space="preserve">So what are the main conclusions coming out of this article? Since this is just a list of “facts” (things that happen), it’s not clear yet how Cave and Robles analyze these events or what they have to say about them. 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42"/>
    <w:rsid w:val="0010513F"/>
    <w:rsid w:val="00166642"/>
    <w:rsid w:val="001943D2"/>
    <w:rsid w:val="003F564A"/>
    <w:rsid w:val="005F5827"/>
    <w:rsid w:val="00C5657C"/>
    <w:rsid w:val="00E7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6642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166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6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6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6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6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64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6642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166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6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64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66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66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66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6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66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Smorodinsky, Maya</dc:creator>
  <cp:lastModifiedBy>Smorodinsky, Maya</cp:lastModifiedBy>
  <cp:revision>2</cp:revision>
  <dcterms:created xsi:type="dcterms:W3CDTF">2015-05-18T20:59:00Z</dcterms:created>
  <dcterms:modified xsi:type="dcterms:W3CDTF">2015-05-18T20:59:00Z</dcterms:modified>
</cp:coreProperties>
</file>